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2ECF3F96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1C6F47">
        <w:rPr>
          <w:rFonts w:ascii="Arial Narrow" w:hAnsi="Arial Narrow" w:cs="Arial"/>
          <w:sz w:val="18"/>
          <w:szCs w:val="18"/>
        </w:rPr>
        <w:t>4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787A4B5C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1C6F47">
        <w:rPr>
          <w:rFonts w:ascii="Arial Narrow" w:hAnsi="Arial Narrow" w:cs="Arial"/>
          <w:sz w:val="18"/>
          <w:szCs w:val="18"/>
        </w:rPr>
        <w:t>4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57363453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  <w:r w:rsidR="00D450DF">
        <w:rPr>
          <w:rFonts w:ascii="Arial Narrow" w:hAnsi="Arial Narrow" w:cs="Arial"/>
          <w:caps/>
        </w:rPr>
        <w:t xml:space="preserve"> 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75617BFC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súhlasí s podmienkami verejného </w:t>
      </w:r>
      <w:r w:rsidRPr="001C6F47">
        <w:rPr>
          <w:rFonts w:ascii="Arial Narrow" w:hAnsi="Arial Narrow" w:cs="Arial"/>
        </w:rPr>
        <w:t>obstarávania „</w:t>
      </w:r>
      <w:r w:rsidR="00703B37" w:rsidRPr="001C6F47">
        <w:rPr>
          <w:rFonts w:ascii="Arial Narrow" w:hAnsi="Arial Narrow" w:cs="Arial"/>
          <w:b/>
          <w:i/>
          <w:sz w:val="18"/>
          <w:szCs w:val="18"/>
        </w:rPr>
        <w:t>Automobil dodávkového typu</w:t>
      </w:r>
      <w:r w:rsidRPr="001C6F47">
        <w:rPr>
          <w:rFonts w:ascii="Arial Narrow" w:hAnsi="Arial Narrow" w:cs="Arial"/>
          <w:i/>
          <w:sz w:val="18"/>
          <w:szCs w:val="18"/>
        </w:rPr>
        <w:t>“</w:t>
      </w:r>
      <w:r w:rsidRPr="001C6F47">
        <w:rPr>
          <w:rFonts w:ascii="Arial Narrow" w:hAnsi="Arial Narrow" w:cs="Arial"/>
        </w:rPr>
        <w:t>, ktoré sú</w:t>
      </w:r>
      <w:r w:rsidRPr="00F57E99">
        <w:rPr>
          <w:rFonts w:ascii="Arial Narrow" w:hAnsi="Arial Narrow" w:cs="Arial"/>
        </w:rPr>
        <w:t xml:space="preserve">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5F4EE816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je dôkladne oboznámený s celým obsahom súťažných podkladov, </w:t>
      </w:r>
      <w:r w:rsidRPr="001C6F47">
        <w:rPr>
          <w:rFonts w:ascii="Arial Narrow" w:hAnsi="Arial Narrow" w:cs="Arial"/>
        </w:rPr>
        <w:t xml:space="preserve">návrhom </w:t>
      </w:r>
      <w:r w:rsidR="00703B37" w:rsidRPr="001C6F47">
        <w:rPr>
          <w:rFonts w:ascii="Arial Narrow" w:hAnsi="Arial Narrow" w:cs="Arial"/>
        </w:rPr>
        <w:t>kúpnej zmluvy</w:t>
      </w:r>
      <w:r w:rsidRPr="001C6F47">
        <w:rPr>
          <w:rFonts w:ascii="Arial Narrow" w:hAnsi="Arial Narrow" w:cs="Arial"/>
        </w:rPr>
        <w:t xml:space="preserve">, vrátane všetkých príloh </w:t>
      </w:r>
      <w:r w:rsidR="00703B37" w:rsidRPr="001C6F47">
        <w:rPr>
          <w:rFonts w:ascii="Arial Narrow" w:hAnsi="Arial Narrow" w:cs="Arial"/>
        </w:rPr>
        <w:t>kúpnej zmluvy</w:t>
      </w:r>
      <w:r w:rsidRPr="001C6F47">
        <w:rPr>
          <w:rFonts w:ascii="Arial Narrow" w:hAnsi="Arial Narrow" w:cs="Arial"/>
        </w:rPr>
        <w:t>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412E557F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1C6F47">
        <w:rPr>
          <w:rFonts w:ascii="Arial Narrow" w:hAnsi="Arial Narrow" w:cs="Arial"/>
        </w:rPr>
        <w:t>4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728F8D1D" w:rsidR="00042090" w:rsidRPr="00AC55BE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na prijímanie pokynov a konanie v mene všetkých členov skupiny dodávateľov vo verejnom </w:t>
      </w:r>
      <w:r w:rsidRPr="00AC55BE">
        <w:rPr>
          <w:rFonts w:ascii="Arial Narrow" w:hAnsi="Arial Narrow" w:cs="Arial"/>
        </w:rPr>
        <w:t>obstarávaní „</w:t>
      </w:r>
      <w:r w:rsidR="0063126F" w:rsidRPr="00AC55BE">
        <w:rPr>
          <w:rFonts w:ascii="Arial Narrow" w:hAnsi="Arial Narrow" w:cs="Arial"/>
          <w:b/>
          <w:i/>
        </w:rPr>
        <w:t>Automobil dodávkového typu</w:t>
      </w:r>
      <w:r w:rsidRPr="00AC55BE">
        <w:rPr>
          <w:rFonts w:ascii="Arial Narrow" w:hAnsi="Arial Narrow" w:cs="Arial"/>
          <w:b/>
          <w:i/>
        </w:rPr>
        <w:t xml:space="preserve">“ </w:t>
      </w:r>
      <w:r w:rsidRPr="00AC55BE">
        <w:rPr>
          <w:rFonts w:ascii="Arial Narrow" w:hAnsi="Arial Narrow" w:cs="Arial"/>
        </w:rPr>
        <w:t xml:space="preserve"> a pre prípad prijatia ponuky verejným obstarávateľom aj </w:t>
      </w:r>
      <w:r w:rsidRPr="00D53276">
        <w:rPr>
          <w:rFonts w:ascii="Arial Narrow" w:hAnsi="Arial Narrow" w:cs="Arial"/>
        </w:rPr>
        <w:t xml:space="preserve">počas plnenia </w:t>
      </w:r>
      <w:r w:rsidR="00AC55BE" w:rsidRPr="00D53276">
        <w:rPr>
          <w:rFonts w:ascii="Arial Narrow" w:hAnsi="Arial Narrow" w:cs="Arial"/>
        </w:rPr>
        <w:t>kúpnej zmluvy</w:t>
      </w:r>
      <w:r w:rsidRPr="00D53276">
        <w:rPr>
          <w:rFonts w:ascii="Arial Narrow" w:hAnsi="Arial Narrow" w:cs="Arial"/>
        </w:rPr>
        <w:t xml:space="preserve">, </w:t>
      </w:r>
      <w:r w:rsidRPr="00AC55BE">
        <w:rPr>
          <w:rFonts w:ascii="Arial Narrow" w:hAnsi="Arial Narrow" w:cs="Arial"/>
        </w:rPr>
        <w:t>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D0D4" w14:textId="4D719648" w:rsidR="005D0CB5" w:rsidRDefault="005D0CB5" w:rsidP="00C97705">
    <w:pPr>
      <w:pStyle w:val="Pta"/>
      <w:tabs>
        <w:tab w:val="clear" w:pos="4536"/>
        <w:tab w:val="clear" w:pos="9072"/>
        <w:tab w:val="center" w:pos="8460"/>
        <w:tab w:val="right" w:pos="10080"/>
      </w:tabs>
    </w:pPr>
    <w:r w:rsidRPr="000F453D">
      <w:rPr>
        <w:rFonts w:ascii="Arial Narrow" w:hAnsi="Arial Narrow" w:cs="Arial"/>
        <w:i/>
        <w:sz w:val="16"/>
        <w:szCs w:val="16"/>
      </w:rPr>
      <w:t>Súťažné podklady pre</w:t>
    </w:r>
    <w:r>
      <w:rPr>
        <w:rFonts w:ascii="Arial Narrow" w:hAnsi="Arial Narrow" w:cs="Arial"/>
        <w:i/>
        <w:sz w:val="16"/>
        <w:szCs w:val="16"/>
      </w:rPr>
      <w:t xml:space="preserve"> </w:t>
    </w:r>
    <w:r w:rsidRPr="000F453D">
      <w:rPr>
        <w:rFonts w:ascii="Arial Narrow" w:hAnsi="Arial Narrow" w:cs="Arial"/>
        <w:i/>
        <w:sz w:val="16"/>
        <w:szCs w:val="16"/>
      </w:rPr>
      <w:t xml:space="preserve"> </w:t>
    </w:r>
    <w:r w:rsidRPr="002B245C">
      <w:rPr>
        <w:rFonts w:ascii="Arial Narrow" w:hAnsi="Arial Narrow" w:cs="Arial"/>
        <w:i/>
        <w:sz w:val="18"/>
        <w:szCs w:val="18"/>
      </w:rPr>
      <w:t>„</w:t>
    </w:r>
    <w:r w:rsidR="001209DC">
      <w:rPr>
        <w:rFonts w:ascii="Arial Narrow" w:hAnsi="Arial Narrow" w:cs="Arial"/>
        <w:i/>
        <w:sz w:val="18"/>
        <w:szCs w:val="18"/>
      </w:rPr>
      <w:t>Automobil dodávkového typu</w:t>
    </w:r>
    <w:r w:rsidRPr="002B245C">
      <w:rPr>
        <w:rFonts w:ascii="Arial Narrow" w:hAnsi="Arial Narrow" w:cs="Arial"/>
        <w:i/>
        <w:sz w:val="18"/>
        <w:szCs w:val="18"/>
      </w:rPr>
      <w:t>“</w:t>
    </w:r>
  </w:p>
  <w:p w14:paraId="3A5A263D" w14:textId="77777777" w:rsidR="005D0CB5" w:rsidRDefault="005D0CB5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0" w:author="mzuberska" w:date="2005-03-03T15:40:00Z"/>
      </w:numPr>
    </w:pPr>
  </w:p>
  <w:p w14:paraId="08517A58" w14:textId="77777777" w:rsidR="005D0CB5" w:rsidRDefault="005D0CB5">
    <w:pPr>
      <w:numPr>
        <w:ins w:id="1" w:author="mzuberska" w:date="2005-03-03T15:40:00Z"/>
      </w:numPr>
    </w:pPr>
  </w:p>
  <w:p w14:paraId="38CF2AA8" w14:textId="77777777" w:rsidR="005D0CB5" w:rsidRDefault="005D0CB5">
    <w:pPr>
      <w:numPr>
        <w:ins w:id="2" w:author="mzuberska" w:date="2005-03-03T15:40:00Z"/>
      </w:numPr>
    </w:pPr>
  </w:p>
  <w:p w14:paraId="7EA43AB5" w14:textId="77777777" w:rsidR="005D0CB5" w:rsidRDefault="005D0CB5">
    <w:pPr>
      <w:numPr>
        <w:ins w:id="3" w:author="mzuberska" w:date="2005-03-03T15:40:00Z"/>
      </w:numPr>
    </w:pPr>
  </w:p>
  <w:p w14:paraId="7D6D1D1F" w14:textId="77777777" w:rsidR="005D0CB5" w:rsidRDefault="005D0CB5">
    <w:pPr>
      <w:numPr>
        <w:ins w:id="4" w:author="mzuberska" w:date="2005-03-03T15:40:00Z"/>
      </w:numPr>
    </w:pPr>
  </w:p>
  <w:p w14:paraId="5E0339B4" w14:textId="77777777" w:rsidR="005D0CB5" w:rsidRDefault="005D0CB5">
    <w:pPr>
      <w:numPr>
        <w:ins w:id="5" w:author="mzuberska" w:date="2005-03-03T15:40:00Z"/>
      </w:numPr>
    </w:pPr>
  </w:p>
  <w:p w14:paraId="3CC98994" w14:textId="77777777" w:rsidR="005D0CB5" w:rsidRDefault="005D0CB5">
    <w:pPr>
      <w:numPr>
        <w:ins w:id="6" w:author="mzuberska" w:date="2005-03-03T15:40:00Z"/>
      </w:numPr>
    </w:pPr>
  </w:p>
  <w:p w14:paraId="1AAFCEC8" w14:textId="77777777" w:rsidR="005D0CB5" w:rsidRDefault="005D0CB5">
    <w:pPr>
      <w:numPr>
        <w:ins w:id="7" w:author="mzuberska" w:date="2005-03-03T15:40:00Z"/>
      </w:numPr>
    </w:pPr>
  </w:p>
  <w:p w14:paraId="659C843A" w14:textId="77777777" w:rsidR="005D0CB5" w:rsidRDefault="005D0CB5">
    <w:pPr>
      <w:numPr>
        <w:ins w:id="8" w:author="mzuberska" w:date="2005-03-03T15:40:00Z"/>
      </w:numPr>
    </w:pPr>
  </w:p>
  <w:p w14:paraId="4089A067" w14:textId="77777777" w:rsidR="005D0CB5" w:rsidRDefault="005D0CB5">
    <w:pPr>
      <w:numPr>
        <w:ins w:id="9" w:author="mzuberska" w:date="2005-03-03T15:40:00Z"/>
      </w:numPr>
    </w:pPr>
  </w:p>
  <w:p w14:paraId="7ADB6881" w14:textId="77777777" w:rsidR="005D0CB5" w:rsidRDefault="005D0CB5">
    <w:pPr>
      <w:numPr>
        <w:ins w:id="10" w:author="mzuberska" w:date="2005-03-03T15:40:00Z"/>
      </w:numPr>
    </w:pPr>
  </w:p>
  <w:p w14:paraId="4E451BF1" w14:textId="77777777" w:rsidR="005D0CB5" w:rsidRDefault="005D0CB5">
    <w:pPr>
      <w:numPr>
        <w:ins w:id="11" w:author="mzuberska" w:date="2005-03-03T15:40:00Z"/>
      </w:numPr>
    </w:pPr>
  </w:p>
  <w:p w14:paraId="4C4DC8C9" w14:textId="77777777" w:rsidR="005D0CB5" w:rsidRDefault="005D0CB5">
    <w:pPr>
      <w:numPr>
        <w:ins w:id="12" w:author="mzuberska" w:date="2005-03-03T15:40:00Z"/>
      </w:numPr>
    </w:pPr>
  </w:p>
  <w:p w14:paraId="5F1CB7DC" w14:textId="77777777" w:rsidR="005D0CB5" w:rsidRDefault="005D0CB5">
    <w:pPr>
      <w:numPr>
        <w:ins w:id="13" w:author="mzuberska" w:date="2005-03-03T15:40:00Z"/>
      </w:numPr>
    </w:pPr>
  </w:p>
  <w:p w14:paraId="6BC661E3" w14:textId="77777777" w:rsidR="005D0CB5" w:rsidRDefault="005D0CB5">
    <w:pPr>
      <w:numPr>
        <w:ins w:id="14" w:author="mzuberska" w:date="2005-03-03T15:40:00Z"/>
      </w:numPr>
    </w:pPr>
  </w:p>
  <w:p w14:paraId="34A6420B" w14:textId="77777777" w:rsidR="005D0CB5" w:rsidRDefault="005D0CB5">
    <w:pPr>
      <w:numPr>
        <w:ins w:id="15" w:author="mzuberska" w:date="2005-03-03T15:40:00Z"/>
      </w:numPr>
    </w:pPr>
  </w:p>
  <w:p w14:paraId="69406E25" w14:textId="77777777" w:rsidR="005D0CB5" w:rsidRDefault="005D0CB5">
    <w:pPr>
      <w:numPr>
        <w:ins w:id="16" w:author="mzuberska" w:date="2005-03-03T15:40:00Z"/>
      </w:numPr>
    </w:pPr>
  </w:p>
  <w:p w14:paraId="67CE6C96" w14:textId="77777777" w:rsidR="005D0CB5" w:rsidRDefault="005D0CB5">
    <w:pPr>
      <w:numPr>
        <w:ins w:id="17" w:author="mzuberska" w:date="2005-03-03T15:40:00Z"/>
      </w:numPr>
    </w:pPr>
  </w:p>
  <w:p w14:paraId="7528ACF3" w14:textId="77777777" w:rsidR="005D0CB5" w:rsidRDefault="005D0CB5">
    <w:pPr>
      <w:numPr>
        <w:ins w:id="18" w:author="mzuberska" w:date="2005-03-03T15:40:00Z"/>
      </w:numPr>
    </w:pPr>
  </w:p>
  <w:p w14:paraId="347FED26" w14:textId="77777777" w:rsidR="005D0CB5" w:rsidRDefault="005D0CB5">
    <w:pPr>
      <w:numPr>
        <w:ins w:id="19" w:author="mzuberska" w:date="2005-03-03T15:40:00Z"/>
      </w:numPr>
    </w:pPr>
  </w:p>
  <w:p w14:paraId="2AB9A2D9" w14:textId="77777777" w:rsidR="005D0CB5" w:rsidRDefault="005D0CB5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09DC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6F47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1F89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1B70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3EE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26F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3B37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55BE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0DF"/>
    <w:rsid w:val="00D4524A"/>
    <w:rsid w:val="00D45A3B"/>
    <w:rsid w:val="00D51129"/>
    <w:rsid w:val="00D519E0"/>
    <w:rsid w:val="00D51C61"/>
    <w:rsid w:val="00D52292"/>
    <w:rsid w:val="00D531D4"/>
    <w:rsid w:val="00D53276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28D28-1C1E-489B-90CA-AE553CF1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/>
  <cp:keywords>OVO;VS;reverz</cp:keywords>
  <dc:description/>
  <cp:lastModifiedBy>m1409</cp:lastModifiedBy>
  <cp:revision>6</cp:revision>
  <cp:lastPrinted>2018-03-22T14:43:00Z</cp:lastPrinted>
  <dcterms:created xsi:type="dcterms:W3CDTF">2020-07-01T13:06:00Z</dcterms:created>
  <dcterms:modified xsi:type="dcterms:W3CDTF">2020-10-13T16:52:00Z</dcterms:modified>
</cp:coreProperties>
</file>